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comments.xml" ContentType="application/vnd.openxmlformats-officedocument.wordprocessingml.comment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keepNext w:val="0"/>
        <w:keepLines w:val="0"/>
        <w:widowControl w:val="0"/>
        <w:contextualSpacing w:val="0"/>
        <w:jc w:val="left"/>
        <w:pPrChange w:id="0" w:date="2015-02-02T21:52:47Z" w:author="Stephen Keane">
          <w:pPr>
            <w:keepNext w:val="0"/>
            <w:keepLines w:val="0"/>
            <w:widowControl w:val="0"/>
            <w:contextualSpacing w:val="0"/>
            <w:jc w:val="center"/>
          </w:pPr>
        </w:pPrChange>
      </w:pPr>
      <w:ins w:id="0" w:date="2014-08-27T00:16:29Z" w:author="Ethan Lodermeier">
        <w:r w:rsidRPr="00000000" w:rsidR="00000000" w:rsidDel="00000000">
          <w:rPr>
            <w:rtl w:val="0"/>
          </w:rPr>
          <w:t xml:space="preserve"> </w:t>
        </w:r>
      </w:ins>
      <w:r w:rsidRPr="00000000" w:rsidR="00000000" w:rsidDel="00000000">
        <w:rPr>
          <w:b w:val="1"/>
          <w:rtl w:val="0"/>
        </w:rPr>
        <w:t xml:space="preserve">To</w:t>
      </w:r>
      <w:r w:rsidRPr="00000000" w:rsidR="00000000" w:rsidDel="00000000">
        <w:rPr>
          <w:b w:val="1"/>
          <w:rtl w:val="0"/>
        </w:rPr>
        <w:t xml:space="preserve"> help get the gears turning, here are some ideas the developers of ArduSat have come up with for experiments and apps to run on the satellite:</w:t>
      </w:r>
    </w:p>
    <w:p w:rsidP="00000000" w:rsidRPr="00000000" w:rsidR="00000000" w:rsidDel="00000000" w:rsidRDefault="00000000">
      <w:pPr>
        <w:keepNext w:val="0"/>
        <w:keepLines w:val="0"/>
        <w:widowControl w:val="0"/>
        <w:contextualSpacing w:val="0"/>
        <w:jc w:val="center"/>
      </w:pPr>
      <w:r w:rsidRPr="00000000" w:rsidR="00000000" w:rsidDel="00000000">
        <w:rPr>
          <w:b w:val="1"/>
          <w:rtl w:val="0"/>
        </w:rPr>
        <w:t xml:space="preserve"> </w:t>
      </w:r>
    </w:p>
    <w:p w:rsidP="00000000" w:rsidRPr="00000000" w:rsidR="00000000" w:rsidDel="00000000" w:rsidRDefault="00000000">
      <w:pPr>
        <w:keepNext w:val="0"/>
        <w:keepLines w:val="0"/>
        <w:widowControl w:val="0"/>
        <w:contextualSpacing w:val="0"/>
        <w:jc w:val="center"/>
        <w:rPr>
          <w:del w:id="2" w:date="2014-07-11T02:06:25Z" w:author="Andy Palmer"/>
        </w:rPr>
      </w:pPr>
      <w:r w:rsidRPr="00000000" w:rsidR="00000000" w:rsidDel="00000000">
        <w:rPr>
          <w:b w:val="1"/>
          <w:rtl w:val="0"/>
        </w:rPr>
        <w:t xml:space="preserve">Please leave comments and share your ideas, or enter them in the</w:t>
      </w:r>
      <w:hyperlink r:id="rId6">
        <w:r w:rsidRPr="00000000" w:rsidR="00000000" w:rsidDel="00000000">
          <w:rPr>
            <w:b w:val="1"/>
            <w:rtl w:val="0"/>
          </w:rPr>
          <w:t xml:space="preserve"> </w:t>
        </w:r>
      </w:hyperlink>
      <w:hyperlink r:id="rId7">
        <w:r w:rsidRPr="00000000" w:rsidR="00000000" w:rsidDel="00000000">
          <w:rPr>
            <w:b w:val="1"/>
            <w:color w:val="1155cc"/>
            <w:u w:val="single"/>
            <w:rtl w:val="0"/>
          </w:rPr>
          <w:t xml:space="preserve">Discover Space Challenge</w:t>
        </w:r>
      </w:hyperlink>
      <w:r w:rsidRPr="00000000" w:rsidR="00000000" w:rsidDel="00000000">
        <w:rPr>
          <w:b w:val="1"/>
          <w:rtl w:val="0"/>
        </w:rPr>
        <w:t xml:space="preserve">!</w:t>
      </w:r>
      <w:del w:id="2" w:date="2014-07-11T02:06:25Z" w:author="Andy Palmer">
        <w:r w:rsidRPr="00000000" w:rsidR="00000000" w:rsidDel="00000000">
          <w:rPr>
            <w:rtl w:val="0"/>
          </w:rPr>
        </w:r>
      </w:del>
    </w:p>
    <w:p w:rsidP="00000000" w:rsidRPr="00000000" w:rsidR="00000000" w:rsidDel="00000000" w:rsidRDefault="00000000">
      <w:pPr>
        <w:contextualSpacing w:val="0"/>
        <w:jc w:val="center"/>
        <w:rPr>
          <w:ins w:id="2" w:date="2014-07-11T02:06:25Z" w:author="Andy Palmer"/>
        </w:rPr>
      </w:pPr>
      <w:r w:rsidRPr="00000000" w:rsidR="00000000" w:rsidDel="00000000">
        <w:rPr>
          <w:rtl w:val="0"/>
        </w:rPr>
        <w:t xml:space="preserve"> </w:t>
      </w:r>
      <w:ins w:id="2" w:date="2014-07-11T02:06:25Z" w:author="Andy Palmer">
        <w:r w:rsidRPr="00000000" w:rsidR="00000000" w:rsidDel="00000000">
          <w:rPr>
            <w:rtl w:val="0"/>
          </w:rPr>
        </w:r>
      </w:ins>
    </w:p>
    <w:p w:rsidP="00000000" w:rsidRPr="00000000" w:rsidR="00000000" w:rsidDel="00000000" w:rsidRDefault="00000000">
      <w:pPr>
        <w:keepNext w:val="0"/>
        <w:keepLines w:val="0"/>
        <w:widowControl w:val="0"/>
        <w:contextualSpacing w:val="0"/>
        <w:jc w:val="center"/>
        <w:rPr>
          <w:del w:id="3" w:date="2014-09-06T19:23:53Z" w:author="linde moriau"/>
        </w:rPr>
        <w:pPrChange w:id="0" w:date="2014-07-11T02:06:25Z" w:author="Andy Palmer">
          <w:pPr>
            <w:keepNext w:val="0"/>
            <w:keepLines w:val="0"/>
            <w:widowControl w:val="0"/>
            <w:contextualSpacing w:val="0"/>
          </w:pPr>
        </w:pPrChange>
      </w:pPr>
      <w:del w:id="3" w:date="2014-09-06T19:23:53Z" w:author="linde moriau">
        <w:r w:rsidRPr="00000000" w:rsidR="00000000" w:rsidDel="00000000">
          <w:rPr>
            <w:rtl w:val="0"/>
          </w:rPr>
        </w:r>
      </w:del>
    </w:p>
    <w:p w:rsidP="00000000" w:rsidRPr="00000000" w:rsidR="00000000" w:rsidDel="00000000" w:rsidRDefault="00000000">
      <w:pPr>
        <w:pStyle w:val="Heading1"/>
        <w:keepNext w:val="0"/>
        <w:keepLines w:val="0"/>
        <w:widowControl w:val="0"/>
        <w:spacing w:lineRule="auto" w:after="120" w:before="480"/>
        <w:contextualSpacing w:val="0"/>
        <w:pPrChange w:id="0" w:date="2014-09-06T19:23:53Z" w:author="linde moriau">
          <w:pPr>
            <w:pStyle w:val="Heading1"/>
            <w:keepNext w:val="0"/>
            <w:keepLines w:val="0"/>
            <w:widowControl w:val="0"/>
            <w:spacing w:lineRule="auto" w:after="120" w:before="480"/>
            <w:contextualSpacing w:val="0"/>
          </w:pPr>
        </w:pPrChange>
      </w:pPr>
      <w:del w:id="3" w:date="2014-09-06T19:23:53Z" w:author="linde moriau">
        <w:r w:rsidRPr="00000000" w:rsidR="00000000" w:rsidDel="00000000">
          <w:rPr>
            <w:sz w:val="28"/>
            <w:rtl w:val="0"/>
          </w:rPr>
          <w:delText xml:space="preserve">SCIENCE</w:delText>
        </w:r>
      </w:del>
      <w:r w:rsidRPr="00000000" w:rsidR="00000000" w:rsidDel="00000000">
        <w:rPr>
          <w:rtl w:val="0"/>
        </w:rPr>
      </w:r>
    </w:p>
    <w:p w:rsidP="00000000" w:rsidRPr="00000000" w:rsidR="00000000" w:rsidDel="00000000" w:rsidRDefault="00000000">
      <w:pPr>
        <w:keepNext w:val="0"/>
        <w:keepLines w:val="0"/>
        <w:widowControl w:val="0"/>
        <w:numPr>
          <w:ilvl w:val="0"/>
          <w:numId w:val="1"/>
        </w:numPr>
        <w:ind w:left="720" w:hanging="359"/>
        <w:contextualSpacing w:val="1"/>
      </w:pPr>
      <w:r w:rsidRPr="00000000" w:rsidR="00000000" w:rsidDel="00000000">
        <w:rPr>
          <w:b w:val="1"/>
          <w:rtl w:val="0"/>
        </w:rPr>
        <w:t xml:space="preserve">Meteor hunter:</w:t>
      </w:r>
      <w:r w:rsidRPr="00000000" w:rsidR="00000000" w:rsidDel="00000000">
        <w:rPr>
          <w:rtl w:val="0"/>
        </w:rPr>
        <w:t xml:space="preserve"> Small meteors that strike the atmosphere every day created trails of ionized gas in the atmosphere in the upper atmosphere. Write an experiment to try and detect meteor impacts, by listening for radio stations</w:t>
      </w:r>
      <w:del w:id="6" w:date="2014-09-24T17:44:32Z" w:author="bertus wisman">
        <w:r w:rsidRPr="00000000" w:rsidR="00000000" w:rsidDel="00000000">
          <w:rPr>
            <w:rtl w:val="0"/>
          </w:rPr>
          <w:delText xml:space="preserve"> beyond the ho</w:delText>
        </w:r>
      </w:del>
      <w:r w:rsidRPr="00000000" w:rsidR="00000000" w:rsidDel="00000000">
        <w:rPr>
          <w:rtl w:val="0"/>
        </w:rPr>
        <w:t xml:space="preserve">rizon, reflected by the meteor trails! </w:t>
      </w:r>
      <w:r w:rsidRPr="00000000" w:rsidR="00000000" w:rsidDel="00000000">
        <w:rPr>
          <w:i w:val="1"/>
          <w:rtl w:val="0"/>
        </w:rPr>
        <w:t xml:space="preserve">(inspired by Phil Johnson, telescope builder and meteor hunter from Calgary, Canada)</w:t>
      </w:r>
    </w:p>
    <w:p w:rsidP="00000000" w:rsidRPr="00000000" w:rsidR="00000000" w:rsidDel="00000000" w:rsidRDefault="00000000">
      <w:pPr>
        <w:keepNext w:val="0"/>
        <w:keepLines w:val="0"/>
        <w:widowControl w:val="0"/>
        <w:numPr>
          <w:ilvl w:val="0"/>
          <w:numId w:val="1"/>
        </w:numPr>
        <w:ind w:left="720" w:hanging="359"/>
        <w:contextualSpacing w:val="1"/>
      </w:pPr>
      <w:r w:rsidRPr="00000000" w:rsidR="00000000" w:rsidDel="00000000">
        <w:rPr>
          <w:b w:val="1"/>
          <w:rtl w:val="0"/>
        </w:rPr>
        <w:t xml:space="preserve">Van Allen:</w:t>
      </w:r>
      <w:r w:rsidRPr="00000000" w:rsidR="00000000" w:rsidDel="00000000">
        <w:rPr>
          <w:rtl w:val="0"/>
        </w:rPr>
        <w:t xml:space="preserve">  Detect the South Atlantic anomaly, using the GPS for ionospheric sounding, radiation </w:t>
      </w:r>
      <w:ins w:id="7" w:date="2014-12-05T03:59:11Z" w:author="Jarrod Pan">
        <w:commentRangeStart w:id="0"/>
        <w:r w:rsidRPr="00000000" w:rsidR="00000000" w:rsidDel="00000000">
          <w:rPr>
            <w:rtl w:val="0"/>
          </w:rPr>
          <w:t xml:space="preserve">  </w:t>
        </w:r>
      </w:ins>
      <w:commentRangeEnd w:id="0"/>
      <w:r w:rsidRPr="00000000" w:rsidR="00000000" w:rsidDel="00000000">
        <w:commentReference w:id="0"/>
      </w:r>
      <w:r w:rsidRPr="00000000" w:rsidR="00000000" w:rsidDel="00000000">
        <w:rPr>
          <w:rtl w:val="0"/>
        </w:rPr>
        <w:t xml:space="preserve">sensors and cameras, the magnetometer, and more.</w:t>
      </w:r>
    </w:p>
    <w:p w:rsidP="00000000" w:rsidRPr="00000000" w:rsidR="00000000" w:rsidDel="00000000" w:rsidRDefault="00000000">
      <w:pPr>
        <w:keepNext w:val="0"/>
        <w:keepLines w:val="0"/>
        <w:widowControl w:val="0"/>
        <w:numPr>
          <w:ilvl w:val="0"/>
          <w:numId w:val="1"/>
        </w:numPr>
        <w:ind w:left="720" w:hanging="359"/>
        <w:contextualSpacing w:val="1"/>
        <w:rPr>
          <w:ins w:id="8" w:date="2014-09-24T17:44:41Z" w:author="bertus wisman"/>
        </w:rPr>
      </w:pPr>
      <w:r w:rsidRPr="00000000" w:rsidR="00000000" w:rsidDel="00000000">
        <w:rPr>
          <w:b w:val="1"/>
          <w:rtl w:val="0"/>
        </w:rPr>
        <w:t xml:space="preserve">Weatherman:</w:t>
      </w:r>
      <w:r w:rsidRPr="00000000" w:rsidR="00000000" w:rsidDel="00000000">
        <w:rPr>
          <w:rtl w:val="0"/>
        </w:rPr>
        <w:t xml:space="preserve"> Use the cameras, visible light sensors and color matrix, and spectrometer to look at clouds from above. Based on the reflected light, see if you can predict the weather of where you view!</w:t>
      </w:r>
      <w:ins w:id="8" w:date="2014-09-24T17:44:41Z" w:author="bertus wisman">
        <w:r w:rsidRPr="00000000" w:rsidR="00000000" w:rsidDel="00000000">
          <w:rPr>
            <w:rtl w:val="0"/>
          </w:rPr>
        </w:r>
      </w:ins>
    </w:p>
    <w:p w:rsidP="00000000" w:rsidRPr="00000000" w:rsidR="00000000" w:rsidDel="00000000" w:rsidRDefault="00000000">
      <w:pPr>
        <w:keepNext w:val="0"/>
        <w:keepLines w:val="0"/>
        <w:widowControl w:val="0"/>
        <w:numPr>
          <w:ilvl w:val="0"/>
          <w:numId w:val="1"/>
        </w:numPr>
        <w:ind w:left="720" w:hanging="359"/>
        <w:contextualSpacing w:val="1"/>
        <w:pPrChange w:id="0" w:date="2014-09-24T17:44:41Z" w:author="bertus wisman">
          <w:pPr>
            <w:keepNext w:val="0"/>
            <w:keepLines w:val="0"/>
            <w:widowControl w:val="0"/>
            <w:numPr>
              <w:ilvl w:val="0"/>
              <w:numId w:val="1"/>
            </w:numPr>
            <w:ind w:left="720" w:hanging="359"/>
            <w:contextualSpacing w:val="1"/>
          </w:pPr>
        </w:pPrChange>
      </w:pPr>
      <w:r w:rsidRPr="00000000" w:rsidR="00000000" w:rsidDel="00000000">
        <w:rPr>
          <w:rtl w:val="0"/>
        </w:rPr>
      </w:r>
    </w:p>
    <w:p w:rsidP="00000000" w:rsidRPr="00000000" w:rsidR="00000000" w:rsidDel="00000000" w:rsidRDefault="00000000">
      <w:pPr>
        <w:keepNext w:val="0"/>
        <w:keepLines w:val="0"/>
        <w:widowControl w:val="0"/>
        <w:numPr>
          <w:ilvl w:val="0"/>
          <w:numId w:val="1"/>
        </w:numPr>
        <w:ind w:left="720" w:hanging="359"/>
        <w:contextualSpacing w:val="1"/>
      </w:pPr>
      <w:r w:rsidRPr="00000000" w:rsidR="00000000" w:rsidDel="00000000">
        <w:rPr>
          <w:b w:val="1"/>
          <w:rtl w:val="0"/>
        </w:rPr>
        <w:t xml:space="preserve">Radio Astronomy:</w:t>
      </w:r>
      <w:r w:rsidRPr="00000000" w:rsidR="00000000" w:rsidDel="00000000">
        <w:rPr>
          <w:rtl w:val="0"/>
        </w:rPr>
        <w:t xml:space="preserve"> Pulsar/solar observations lie within the frequency range out the satellite.</w:t>
      </w:r>
    </w:p>
    <w:p w:rsidP="00000000" w:rsidRPr="00000000" w:rsidR="00000000" w:rsidDel="00000000" w:rsidRDefault="00000000">
      <w:pPr>
        <w:keepNext w:val="0"/>
        <w:keepLines w:val="0"/>
        <w:widowControl w:val="0"/>
        <w:numPr>
          <w:ilvl w:val="0"/>
          <w:numId w:val="1"/>
        </w:numPr>
        <w:ind w:left="720" w:hanging="359"/>
        <w:contextualSpacing w:val="1"/>
      </w:pPr>
      <w:r w:rsidRPr="00000000" w:rsidR="00000000" w:rsidDel="00000000">
        <w:rPr>
          <w:b w:val="1"/>
          <w:rtl w:val="0"/>
        </w:rPr>
        <w:t xml:space="preserve">Atomic Oxygen Damage:</w:t>
      </w:r>
      <w:r w:rsidRPr="00000000" w:rsidR="00000000" w:rsidDel="00000000">
        <w:rPr>
          <w:rtl w:val="0"/>
        </w:rPr>
        <w:t xml:space="preserve"> Create a rudimentary atomic oxygen damage detector, by pointing a camera at a small plate of carefully-selected material.</w:t>
      </w:r>
      <w:del w:id="10" w:date="2014-08-27T00:16:38Z" w:author="Ethan Lodermeier">
        <w:r w:rsidRPr="00000000" w:rsidR="00000000" w:rsidDel="00000000">
          <w:rPr>
            <w:rtl w:val="0"/>
          </w:rPr>
          <w:delText xml:space="preserve"> </w:delText>
        </w:r>
      </w:del>
      <w:r w:rsidRPr="00000000" w:rsidR="00000000" w:rsidDel="00000000">
        <w:rPr>
          <w:rtl w:val="0"/>
        </w:rPr>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pStyle w:val="Heading1"/>
        <w:keepNext w:val="0"/>
        <w:keepLines w:val="0"/>
        <w:widowControl w:val="0"/>
        <w:spacing w:lineRule="auto" w:after="120" w:before="480"/>
        <w:contextualSpacing w:val="0"/>
      </w:pPr>
      <w:r w:rsidRPr="00000000" w:rsidR="00000000" w:rsidDel="00000000">
        <w:rPr>
          <w:sz w:val="28"/>
          <w:rtl w:val="0"/>
        </w:rPr>
        <w:t xml:space="preserve">ENGINEERING</w:t>
      </w:r>
    </w:p>
    <w:p w:rsidP="00000000" w:rsidRPr="00000000" w:rsidR="00000000" w:rsidDel="00000000" w:rsidRDefault="00000000">
      <w:pPr>
        <w:keepNext w:val="0"/>
        <w:keepLines w:val="0"/>
        <w:widowControl w:val="0"/>
        <w:numPr>
          <w:ilvl w:val="0"/>
          <w:numId w:val="7"/>
        </w:numPr>
        <w:ind w:left="720" w:hanging="359"/>
        <w:contextualSpacing w:val="1"/>
        <w:rPr>
          <w:ins w:id="12" w:date="2014-09-24T17:44:45Z" w:author="bertus wisman"/>
        </w:rPr>
      </w:pPr>
      <w:r w:rsidRPr="00000000" w:rsidR="00000000" w:rsidDel="00000000">
        <w:rPr>
          <w:b w:val="1"/>
          <w:rtl w:val="0"/>
        </w:rPr>
        <w:t xml:space="preserve">Point-and-shoot:</w:t>
      </w:r>
      <w:r w:rsidRPr="00000000" w:rsidR="00000000" w:rsidDel="00000000">
        <w:rPr>
          <w:rtl w:val="0"/>
        </w:rPr>
        <w:t xml:space="preserve"> The following settings can be set on the camera:</w:t>
      </w:r>
      <w:ins w:id="11" w:date="2014-11-12T20:31:40Z" w:author="Anonymous">
        <w:r w:rsidRPr="00000000" w:rsidR="00000000" w:rsidDel="00000000">
          <w:rPr>
            <w:rtl w:val="0"/>
          </w:rPr>
          <w:t xml:space="preserve">j,</w:t>
        </w:r>
      </w:ins>
      <w:r w:rsidRPr="00000000" w:rsidR="00000000" w:rsidDel="00000000">
        <w:rPr>
          <w:rtl w:val="0"/>
        </w:rPr>
        <w:t xml:space="preserve"> "exposure, gamma, gain, white balance, c</w:t>
      </w:r>
      <w:ins w:id="12" w:date="2014-09-24T17:44:45Z" w:author="bertus wisman">
        <w:r w:rsidRPr="00000000" w:rsidR="00000000" w:rsidDel="00000000">
          <w:rPr>
            <w:rtl w:val="0"/>
          </w:rPr>
        </w:r>
      </w:ins>
    </w:p>
    <w:p w:rsidP="00000000" w:rsidRPr="00000000" w:rsidR="00000000" w:rsidDel="00000000" w:rsidRDefault="00000000">
      <w:pPr>
        <w:keepNext w:val="0"/>
        <w:keepLines w:val="0"/>
        <w:widowControl w:val="0"/>
        <w:numPr>
          <w:ilvl w:val="0"/>
          <w:numId w:val="7"/>
        </w:numPr>
        <w:ind w:left="720" w:hanging="359"/>
        <w:contextualSpacing w:val="1"/>
      </w:pPr>
      <w:r w:rsidRPr="00000000" w:rsidR="00000000" w:rsidDel="00000000">
        <w:rPr>
          <w:rtl w:val="0"/>
        </w:rPr>
        <w:t xml:space="preserve">olor matrix, windowing". Try designing an algorithm that fine-tunes the settings to take even better pictures or more artistic pictures!</w:t>
      </w:r>
    </w:p>
    <w:p w:rsidP="00000000" w:rsidRPr="00000000" w:rsidR="00000000" w:rsidDel="00000000" w:rsidRDefault="00000000">
      <w:pPr>
        <w:keepNext w:val="0"/>
        <w:keepLines w:val="0"/>
        <w:widowControl w:val="0"/>
        <w:numPr>
          <w:ilvl w:val="0"/>
          <w:numId w:val="7"/>
        </w:numPr>
        <w:ind w:left="720" w:hanging="359"/>
        <w:contextualSpacing w:val="1"/>
      </w:pPr>
      <w:r w:rsidRPr="00000000" w:rsidR="00000000" w:rsidDel="00000000">
        <w:rPr>
          <w:b w:val="1"/>
          <w:rtl w:val="0"/>
        </w:rPr>
        <w:t xml:space="preserve">Your Eye in the Sky:</w:t>
      </w:r>
      <w:r w:rsidRPr="00000000" w:rsidR="00000000" w:rsidDel="00000000">
        <w:rPr>
          <w:rtl w:val="0"/>
        </w:rPr>
        <w:t xml:space="preserve"> Write an app that:</w:t>
      </w:r>
    </w:p>
    <w:p w:rsidP="00000000" w:rsidRPr="00000000" w:rsidR="00000000" w:rsidDel="00000000" w:rsidRDefault="00000000">
      <w:pPr>
        <w:keepNext w:val="0"/>
        <w:keepLines w:val="0"/>
        <w:widowControl w:val="0"/>
        <w:ind w:left="1060" w:hanging="359"/>
        <w:contextualSpacing w:val="0"/>
      </w:pPr>
      <w:r w:rsidRPr="00000000" w:rsidR="00000000" w:rsidDel="00000000">
        <w:rPr>
          <w:rtl w:val="0"/>
        </w:rPr>
        <w:t xml:space="preserve">·    </w:t>
        <w:tab/>
        <w:t xml:space="preserve">tracks the movement of your head using a gyro on the ground (like the one we use in our video)</w:t>
      </w:r>
    </w:p>
    <w:p w:rsidP="00000000" w:rsidRPr="00000000" w:rsidR="00000000" w:rsidDel="00000000" w:rsidRDefault="00000000">
      <w:pPr>
        <w:keepNext w:val="0"/>
        <w:keepLines w:val="0"/>
        <w:widowControl w:val="0"/>
        <w:ind w:left="1060" w:hanging="359"/>
        <w:contextualSpacing w:val="0"/>
      </w:pPr>
      <w:r w:rsidRPr="00000000" w:rsidR="00000000" w:rsidDel="00000000">
        <w:rPr>
          <w:rtl w:val="0"/>
        </w:rPr>
        <w:t xml:space="preserve">·    </w:t>
        <w:tab/>
        <w:t xml:space="preserve">sends your head-vector to the satellite in real-time</w:t>
      </w:r>
    </w:p>
    <w:p w:rsidP="00000000" w:rsidRPr="00000000" w:rsidR="00000000" w:rsidDel="00000000" w:rsidRDefault="00000000">
      <w:pPr>
        <w:keepNext w:val="0"/>
        <w:keepLines w:val="0"/>
        <w:widowControl w:val="0"/>
        <w:ind w:left="1060" w:hanging="359"/>
        <w:contextualSpacing w:val="0"/>
      </w:pPr>
      <w:r w:rsidRPr="00000000" w:rsidR="00000000" w:rsidDel="00000000">
        <w:rPr>
          <w:rtl w:val="0"/>
        </w:rPr>
        <w:t xml:space="preserve">·    </w:t>
        <w:tab/>
        <w:t xml:space="preserve">reorients the satellite in real-time so that the main camera tracks where you're looking</w:t>
      </w:r>
    </w:p>
    <w:p w:rsidP="00000000" w:rsidRPr="00000000" w:rsidR="00000000" w:rsidDel="00000000" w:rsidRDefault="00000000">
      <w:pPr>
        <w:keepNext w:val="0"/>
        <w:keepLines w:val="0"/>
        <w:widowControl w:val="0"/>
        <w:ind w:left="1060" w:hanging="359"/>
        <w:contextualSpacing w:val="0"/>
      </w:pPr>
      <w:r w:rsidRPr="00000000" w:rsidR="00000000" w:rsidDel="00000000">
        <w:rPr>
          <w:rtl w:val="0"/>
        </w:rPr>
        <w:t xml:space="preserve">·    </w:t>
        <w:tab/>
        <w:t xml:space="preserve">downloads a confirmation and the actual satellite attitude vector and orbital position to the ground in real time</w:t>
      </w:r>
    </w:p>
    <w:p w:rsidP="00000000" w:rsidRPr="00000000" w:rsidR="00000000" w:rsidDel="00000000" w:rsidRDefault="00000000">
      <w:pPr>
        <w:keepNext w:val="0"/>
        <w:keepLines w:val="0"/>
        <w:widowControl w:val="0"/>
        <w:ind w:left="1060" w:hanging="359"/>
        <w:contextualSpacing w:val="0"/>
        <w:rPr>
          <w:ins w:id="13" w:date="2014-09-24T17:44:46Z" w:author="bertus wisman"/>
        </w:rPr>
      </w:pPr>
      <w:r w:rsidRPr="00000000" w:rsidR="00000000" w:rsidDel="00000000">
        <w:rPr>
          <w:rtl w:val="0"/>
        </w:rPr>
        <w:t xml:space="preserve">·    </w:t>
        <w:tab/>
        <w:t xml:space="preserve">produces (based on the satellite vector and position and orbital position) a simulated image using Google Earth of what you</w:t>
      </w:r>
      <w:ins w:id="13" w:date="2014-09-24T17:44:46Z" w:author="bertus wisman">
        <w:r w:rsidRPr="00000000" w:rsidR="00000000" w:rsidDel="00000000">
          <w:rPr>
            <w:rtl w:val="0"/>
          </w:rPr>
        </w:r>
      </w:ins>
    </w:p>
    <w:p w:rsidP="00000000" w:rsidRPr="00000000" w:rsidR="00000000" w:rsidDel="00000000" w:rsidRDefault="00000000">
      <w:pPr>
        <w:keepNext w:val="0"/>
        <w:keepLines w:val="0"/>
        <w:widowControl w:val="0"/>
        <w:ind w:left="1060" w:hanging="359"/>
        <w:contextualSpacing w:val="0"/>
        <w:rPr>
          <w:ins w:id="13" w:date="2014-09-24T17:44:46Z" w:author="bertus wisman"/>
        </w:rPr>
      </w:pPr>
      <w:ins w:id="13" w:date="2014-09-24T17:44:46Z" w:author="bertus wisman">
        <w:r w:rsidRPr="00000000" w:rsidR="00000000" w:rsidDel="00000000">
          <w:rPr>
            <w:rtl w:val="0"/>
          </w:rPr>
        </w:r>
      </w:ins>
    </w:p>
    <w:p w:rsidP="00000000" w:rsidRPr="00000000" w:rsidR="00000000" w:rsidDel="00000000" w:rsidRDefault="00000000">
      <w:pPr>
        <w:keepNext w:val="0"/>
        <w:keepLines w:val="0"/>
        <w:widowControl w:val="0"/>
        <w:ind w:left="1060" w:hanging="359"/>
        <w:contextualSpacing w:val="0"/>
      </w:pPr>
      <w:r w:rsidRPr="00000000" w:rsidR="00000000" w:rsidDel="00000000">
        <w:rPr>
          <w:rtl w:val="0"/>
        </w:rPr>
        <w:t xml:space="preserve"> would see if you were there</w:t>
      </w:r>
    </w:p>
    <w:p w:rsidP="00000000" w:rsidRPr="00000000" w:rsidR="00000000" w:rsidDel="00000000" w:rsidRDefault="00000000">
      <w:pPr>
        <w:keepNext w:val="0"/>
        <w:keepLines w:val="0"/>
        <w:widowControl w:val="0"/>
        <w:ind w:left="1060" w:hanging="359"/>
        <w:contextualSpacing w:val="0"/>
      </w:pPr>
      <w:r w:rsidRPr="00000000" w:rsidR="00000000" w:rsidDel="00000000">
        <w:rPr>
          <w:rtl w:val="0"/>
        </w:rPr>
        <w:t xml:space="preserve">·    </w:t>
        <w:tab/>
        <w:t xml:space="preserve">on request, snaps an actual picture from space and downloads it to the ground </w:t>
      </w:r>
    </w:p>
    <w:p w:rsidP="00000000" w:rsidRPr="00000000" w:rsidR="00000000" w:rsidDel="00000000" w:rsidRDefault="00000000">
      <w:pPr>
        <w:keepNext w:val="0"/>
        <w:keepLines w:val="0"/>
        <w:widowControl w:val="0"/>
        <w:ind w:left="1060" w:hanging="359"/>
        <w:contextualSpacing w:val="0"/>
      </w:pPr>
      <w:r w:rsidRPr="00000000" w:rsidR="00000000" w:rsidDel="00000000">
        <w:rPr>
          <w:rtl w:val="0"/>
        </w:rPr>
        <w:t xml:space="preserve">·    </w:t>
        <w:tab/>
        <w:t xml:space="preserve">MAJOR BONUS POINTS if you can either: </w:t>
      </w:r>
    </w:p>
    <w:p w:rsidP="00000000" w:rsidRPr="00000000" w:rsidR="00000000" w:rsidDel="00000000" w:rsidRDefault="00000000">
      <w:pPr>
        <w:keepNext w:val="0"/>
        <w:keepLines w:val="0"/>
        <w:widowControl w:val="0"/>
        <w:ind w:left="2160"/>
        <w:contextualSpacing w:val="0"/>
      </w:pPr>
      <w:r w:rsidRPr="00000000" w:rsidR="00000000" w:rsidDel="00000000">
        <w:rPr>
          <w:rtl w:val="0"/>
        </w:rPr>
        <w:t xml:space="preserve">                        </w:t>
        <w:tab/>
        <w:t xml:space="preserve">i. tie it in with a virtual-reality/screen on your head that moves with you</w:t>
      </w:r>
    </w:p>
    <w:p w:rsidP="00000000" w:rsidRPr="00000000" w:rsidR="00000000" w:rsidDel="00000000" w:rsidRDefault="00000000">
      <w:pPr>
        <w:keepNext w:val="0"/>
        <w:keepLines w:val="0"/>
        <w:widowControl w:val="0"/>
        <w:ind w:left="2160"/>
        <w:contextualSpacing w:val="0"/>
      </w:pPr>
      <w:r w:rsidRPr="00000000" w:rsidR="00000000" w:rsidDel="00000000">
        <w:rPr>
          <w:rtl w:val="0"/>
        </w:rPr>
        <w:t xml:space="preserve">              </w:t>
        <w:tab/>
        <w:t xml:space="preserve">ii. post a video update of you using your invention!</w:t>
      </w:r>
    </w:p>
    <w:p w:rsidP="00000000" w:rsidRPr="00000000" w:rsidR="00000000" w:rsidDel="00000000" w:rsidRDefault="00000000">
      <w:pPr>
        <w:pStyle w:val="Heading3"/>
        <w:keepNext w:val="0"/>
        <w:keepLines w:val="0"/>
        <w:widowControl w:val="0"/>
        <w:spacing w:lineRule="auto" w:after="80" w:before="280"/>
        <w:ind w:firstLine="700"/>
        <w:contextualSpacing w:val="0"/>
      </w:pPr>
      <w:r w:rsidRPr="00000000" w:rsidR="00000000" w:rsidDel="00000000">
        <w:rPr>
          <w:i w:val="1"/>
          <w:color w:val="000000"/>
          <w:sz w:val="22"/>
          <w:rtl w:val="0"/>
        </w:rPr>
        <w:t xml:space="preserve">Send Joel an email (joel@nanosatisfi.com) if you’re interested in this project!</w:t>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numPr>
          <w:ilvl w:val="0"/>
          <w:numId w:val="2"/>
        </w:numPr>
        <w:ind w:left="720" w:hanging="359"/>
        <w:contextualSpacing w:val="1"/>
      </w:pPr>
      <w:r w:rsidRPr="00000000" w:rsidR="00000000" w:rsidDel="00000000">
        <w:rPr>
          <w:b w:val="1"/>
          <w:rtl w:val="0"/>
        </w:rPr>
        <w:t xml:space="preserve">Space-Processing Metal:</w:t>
      </w:r>
      <w:r w:rsidRPr="00000000" w:rsidR="00000000" w:rsidDel="00000000">
        <w:rPr>
          <w:rtl w:val="0"/>
        </w:rPr>
        <w:t xml:space="preserve"> </w:t>
      </w:r>
      <w:r w:rsidRPr="00000000" w:rsidR="00000000" w:rsidDel="00000000">
        <w:rPr>
          <w:i w:val="1"/>
          <w:rtl w:val="0"/>
        </w:rPr>
        <w:t xml:space="preserve">(One of our more far-fetched ideas!)</w:t>
      </w:r>
      <w:r w:rsidRPr="00000000" w:rsidR="00000000" w:rsidDel="00000000">
        <w:rPr>
          <w:rtl w:val="0"/>
        </w:rPr>
        <w:t xml:space="preserve"> what if you could use the temperature extremes in space to cook metals and alter heat treatments, the same way we do on Earth with ovens? Write an app to look at how hot and cold you can make a piece of metal just by reorienting the satellite. Paint a metal with a high-emissivity coating, and:</w:t>
      </w:r>
    </w:p>
    <w:p w:rsidP="00000000" w:rsidRPr="00000000" w:rsidR="00000000" w:rsidDel="00000000" w:rsidRDefault="00000000">
      <w:pPr>
        <w:keepNext w:val="0"/>
        <w:keepLines w:val="0"/>
        <w:widowControl w:val="0"/>
        <w:ind w:left="1440" w:hanging="359"/>
        <w:contextualSpacing w:val="0"/>
        <w:rPr>
          <w:ins w:id="14" w:date="2014-09-24T17:44:47Z" w:author="bertus wisman"/>
        </w:rPr>
      </w:pPr>
      <w:r w:rsidRPr="00000000" w:rsidR="00000000" w:rsidDel="00000000">
        <w:rPr>
          <w:rtl w:val="0"/>
        </w:rPr>
        <w:t xml:space="preserve">a)  </w:t>
        <w:tab/>
        <w:t xml:space="preserve">get the metal as hot as possible for as long as possible, as if it were in an oven, by facing it to the sun</w:t>
      </w:r>
      <w:ins w:id="14" w:date="2014-09-24T17:44:47Z" w:author="bertus wisman">
        <w:r w:rsidRPr="00000000" w:rsidR="00000000" w:rsidDel="00000000">
          <w:rPr>
            <w:rtl w:val="0"/>
          </w:rPr>
        </w:r>
      </w:ins>
    </w:p>
    <w:p w:rsidP="00000000" w:rsidRPr="00000000" w:rsidR="00000000" w:rsidDel="00000000" w:rsidRDefault="00000000">
      <w:pPr>
        <w:keepNext w:val="0"/>
        <w:keepLines w:val="0"/>
        <w:widowControl w:val="0"/>
        <w:ind w:left="1440" w:hanging="359"/>
        <w:contextualSpacing w:val="0"/>
      </w:pPr>
      <w:r w:rsidRPr="00000000" w:rsidR="00000000" w:rsidDel="00000000">
        <w:rPr>
          <w:rtl w:val="0"/>
        </w:rPr>
      </w:r>
    </w:p>
    <w:p w:rsidP="00000000" w:rsidRPr="00000000" w:rsidR="00000000" w:rsidDel="00000000" w:rsidRDefault="00000000">
      <w:pPr>
        <w:keepNext w:val="0"/>
        <w:keepLines w:val="0"/>
        <w:widowControl w:val="0"/>
        <w:ind w:left="1440" w:hanging="359"/>
        <w:contextualSpacing w:val="0"/>
      </w:pPr>
      <w:r w:rsidRPr="00000000" w:rsidR="00000000" w:rsidDel="00000000">
        <w:rPr>
          <w:rtl w:val="0"/>
        </w:rPr>
        <w:t xml:space="preserve">b)  </w:t>
        <w:tab/>
        <w:t xml:space="preserve">"quench" the metal with as high a temperature drop rate as possible, by facing it to deep space as soon as the satellite goes behind the Earth (measured with the light sensors).</w:t>
      </w:r>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pStyle w:val="Heading1"/>
        <w:keepNext w:val="0"/>
        <w:keepLines w:val="0"/>
        <w:widowControl w:val="0"/>
        <w:spacing w:lineRule="auto" w:after="120" w:before="480"/>
        <w:contextualSpacing w:val="0"/>
      </w:pPr>
      <w:r w:rsidRPr="00000000" w:rsidR="00000000" w:rsidDel="00000000">
        <w:rPr>
          <w:sz w:val="28"/>
          <w:rtl w:val="0"/>
        </w:rPr>
        <w:t xml:space="preserve">ENTERTAINMENT</w:t>
      </w:r>
    </w:p>
    <w:p w:rsidP="00000000" w:rsidRPr="00000000" w:rsidR="00000000" w:rsidDel="00000000" w:rsidRDefault="00000000">
      <w:pPr>
        <w:keepNext w:val="0"/>
        <w:keepLines w:val="0"/>
        <w:widowControl w:val="0"/>
        <w:numPr>
          <w:ilvl w:val="0"/>
          <w:numId w:val="3"/>
        </w:numPr>
        <w:ind w:left="720" w:hanging="359"/>
        <w:contextualSpacing w:val="1"/>
      </w:pPr>
      <w:r w:rsidRPr="00000000" w:rsidR="00000000" w:rsidDel="00000000">
        <w:rPr>
          <w:b w:val="1"/>
          <w:rtl w:val="0"/>
        </w:rPr>
        <w:t xml:space="preserve">Geo-Caching from space</w:t>
      </w:r>
      <w:r w:rsidRPr="00000000" w:rsidR="00000000" w:rsidDel="00000000">
        <w:rPr>
          <w:rtl w:val="0"/>
        </w:rPr>
        <w:t xml:space="preserve">: A twist on the classical game! Challenge your friends to identify a landmark/your home country/a set of coordinates with the satellite camera: </w:t>
      </w:r>
      <w:hyperlink r:id="rId8">
        <w:r w:rsidRPr="00000000" w:rsidR="00000000" w:rsidDel="00000000">
          <w:rPr>
            <w:color w:val="1155cc"/>
            <w:u w:val="single"/>
            <w:rtl w:val="0"/>
          </w:rPr>
          <w:t xml:space="preserve">www.geocaching.com/</w:t>
        </w:r>
      </w:hyperlink>
    </w:p>
    <w:p w:rsidP="00000000" w:rsidRPr="00000000" w:rsidR="00000000" w:rsidDel="00000000" w:rsidRDefault="00000000">
      <w:pPr>
        <w:keepNext w:val="0"/>
        <w:keepLines w:val="0"/>
        <w:widowControl w:val="0"/>
        <w:numPr>
          <w:ilvl w:val="0"/>
          <w:numId w:val="3"/>
        </w:numPr>
        <w:ind w:left="720" w:hanging="359"/>
        <w:contextualSpacing w:val="1"/>
      </w:pPr>
      <w:r w:rsidRPr="00000000" w:rsidR="00000000" w:rsidDel="00000000">
        <w:rPr>
          <w:b w:val="1"/>
          <w:rtl w:val="0"/>
        </w:rPr>
        <w:t xml:space="preserve">Photography Competition</w:t>
      </w:r>
      <w:r w:rsidRPr="00000000" w:rsidR="00000000" w:rsidDel="00000000">
        <w:rPr>
          <w:rtl w:val="0"/>
        </w:rPr>
        <w:t xml:space="preserve">: See who among your friends can snap the coolest/most interesting picture from space. The eye of a hurricane, sunrise over the Indian ocean, even aurora from space – see what marvels you can capture!</w:t>
      </w:r>
    </w:p>
    <w:p w:rsidP="00000000" w:rsidRPr="00000000" w:rsidR="00000000" w:rsidDel="00000000" w:rsidRDefault="00000000">
      <w:pPr>
        <w:keepNext w:val="0"/>
        <w:keepLines w:val="0"/>
        <w:widowControl w:val="0"/>
        <w:numPr>
          <w:ilvl w:val="0"/>
          <w:numId w:val="3"/>
        </w:numPr>
        <w:ind w:left="720" w:hanging="359"/>
        <w:contextualSpacing w:val="1"/>
      </w:pPr>
      <w:r w:rsidRPr="00000000" w:rsidR="00000000" w:rsidDel="00000000">
        <w:rPr>
          <w:b w:val="1"/>
          <w:rtl w:val="0"/>
        </w:rPr>
        <w:t xml:space="preserve">Rocketeer:</w:t>
      </w:r>
      <w:r w:rsidRPr="00000000" w:rsidR="00000000" w:rsidDel="00000000">
        <w:rPr>
          <w:rtl w:val="0"/>
        </w:rPr>
        <w:t xml:space="preserve"> Spot historical space-related sites all over the world: Baikonur, Moscow, Kennedy Space Center, Peenemunde, Kourou, and more!</w:t>
      </w:r>
    </w:p>
    <w:p w:rsidP="00000000" w:rsidRPr="00000000" w:rsidR="00000000" w:rsidDel="00000000" w:rsidRDefault="00000000">
      <w:pPr>
        <w:keepNext w:val="0"/>
        <w:keepLines w:val="0"/>
        <w:widowControl w:val="0"/>
        <w:numPr>
          <w:ilvl w:val="0"/>
          <w:numId w:val="3"/>
        </w:numPr>
        <w:ind w:left="720" w:hanging="359"/>
        <w:contextualSpacing w:val="1"/>
      </w:pPr>
      <w:r w:rsidRPr="00000000" w:rsidR="00000000" w:rsidDel="00000000">
        <w:rPr>
          <w:b w:val="1"/>
          <w:rtl w:val="0"/>
        </w:rPr>
        <w:t xml:space="preserve">Geiger Counter Bingo:</w:t>
      </w:r>
      <w:r w:rsidRPr="00000000" w:rsidR="00000000" w:rsidDel="00000000">
        <w:rPr>
          <w:rtl w:val="0"/>
        </w:rPr>
        <w:t xml:space="preserve"> Write an app that transmits a message with a random number and letter every time a particle hits the satellite with enough energy. Have a 'bingo from space' game between HAM radio amateurs.</w:t>
      </w:r>
    </w:p>
    <w:p w:rsidP="00000000" w:rsidRPr="00000000" w:rsidR="00000000" w:rsidDel="00000000" w:rsidRDefault="00000000">
      <w:pPr>
        <w:keepNext w:val="0"/>
        <w:keepLines w:val="0"/>
        <w:widowControl w:val="0"/>
        <w:numPr>
          <w:ilvl w:val="0"/>
          <w:numId w:val="3"/>
        </w:numPr>
        <w:ind w:left="720" w:hanging="359"/>
        <w:contextualSpacing w:val="1"/>
      </w:pPr>
      <w:r w:rsidRPr="00000000" w:rsidR="00000000" w:rsidDel="00000000">
        <w:rPr>
          <w:b w:val="1"/>
          <w:rtl w:val="0"/>
        </w:rPr>
        <w:t xml:space="preserve">Social Heat War:</w:t>
      </w:r>
      <w:r w:rsidRPr="00000000" w:rsidR="00000000" w:rsidDel="00000000">
        <w:rPr>
          <w:rtl w:val="0"/>
        </w:rPr>
        <w:t xml:space="preserve"> This social network game involves 2 or more teams. Each team has the goal to keep its particular side of the satellite as cool as possible by steering it always into the shadow of the satellite. For each “like” you can get on your team’s Facebook post, we’ll move the satellite to point your side away from the sun. Rounds last as long as the satellite is in view of the sun, and the winner is declared by the average temperature of your side for the last 5 rounds.</w:t>
      </w:r>
    </w:p>
    <w:p w:rsidP="00000000" w:rsidRPr="00000000" w:rsidR="00000000" w:rsidDel="00000000" w:rsidRDefault="00000000">
      <w:pPr>
        <w:keepNext w:val="0"/>
        <w:keepLines w:val="0"/>
        <w:widowControl w:val="0"/>
        <w:contextualSpacing w:val="0"/>
      </w:pPr>
      <w:r w:rsidRPr="00000000" w:rsidR="00000000" w:rsidDel="00000000">
        <w:rPr>
          <w:rtl w:val="0"/>
        </w:rPr>
        <w:t xml:space="preserve"> </w:t>
      </w:r>
    </w:p>
    <w:p w:rsidP="00000000" w:rsidRPr="00000000" w:rsidR="00000000" w:rsidDel="00000000" w:rsidRDefault="00000000">
      <w:pPr>
        <w:keepNext w:val="0"/>
        <w:keepLines w:val="0"/>
        <w:widowControl w:val="0"/>
        <w:contextualSpacing w:val="0"/>
        <w:rPr>
          <w:ins w:id="15" w:date="2014-09-24T17:44:48Z" w:author="bertus wisman"/>
        </w:rPr>
      </w:pPr>
      <w:r w:rsidRPr="00000000" w:rsidR="00000000" w:rsidDel="00000000">
        <w:rPr>
          <w:b w:val="1"/>
          <w:sz w:val="28"/>
          <w:rtl w:val="0"/>
        </w:rPr>
        <w:t xml:space="preserve">FINANCE AND SECURITY</w:t>
      </w:r>
      <w:ins w:id="15" w:date="2014-09-24T17:44:48Z" w:author="bertus wisman">
        <w:r w:rsidRPr="00000000" w:rsidR="00000000" w:rsidDel="00000000">
          <w:rPr>
            <w:rtl w:val="0"/>
          </w:rPr>
        </w:r>
      </w:ins>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numPr>
          <w:ilvl w:val="0"/>
          <w:numId w:val="5"/>
        </w:numPr>
        <w:spacing w:lineRule="auto" w:after="0" w:before="0"/>
        <w:ind w:left="720" w:hanging="359"/>
        <w:contextualSpacing w:val="1"/>
      </w:pPr>
      <w:r w:rsidRPr="00000000" w:rsidR="00000000" w:rsidDel="00000000">
        <w:rPr>
          <w:b w:val="1"/>
          <w:rtl w:val="0"/>
        </w:rPr>
        <w:t xml:space="preserve">True Random Number Generator</w:t>
      </w:r>
      <w:r w:rsidRPr="00000000" w:rsidR="00000000" w:rsidDel="00000000">
        <w:rPr>
          <w:rtl w:val="0"/>
        </w:rPr>
        <w:t xml:space="preserve">: Cosmic rays are truly random and can be used to generate a sequence of truly random numbers. These are crucial (and hence valuable) for devising and testing financial models, secure codes, simulations and other scientific and commercial applications. </w:t>
      </w:r>
    </w:p>
    <w:p w:rsidP="00000000" w:rsidRPr="00000000" w:rsidR="00000000" w:rsidDel="00000000" w:rsidRDefault="00000000">
      <w:pPr>
        <w:keepNext w:val="0"/>
        <w:keepLines w:val="0"/>
        <w:widowControl w:val="0"/>
        <w:spacing w:lineRule="auto" w:after="0" w:before="0"/>
        <w:contextualSpacing w:val="0"/>
      </w:pPr>
      <w:r w:rsidRPr="00000000" w:rsidR="00000000" w:rsidDel="00000000">
        <w:rPr>
          <w:rtl w:val="0"/>
        </w:rPr>
      </w:r>
    </w:p>
    <w:p w:rsidP="00000000" w:rsidRPr="00000000" w:rsidR="00000000" w:rsidDel="00000000" w:rsidRDefault="00000000">
      <w:pPr>
        <w:pStyle w:val="Heading1"/>
        <w:keepNext w:val="0"/>
        <w:keepLines w:val="0"/>
        <w:widowControl w:val="0"/>
        <w:spacing w:lineRule="auto" w:after="120" w:before="480"/>
        <w:contextualSpacing w:val="0"/>
      </w:pPr>
      <w:r w:rsidRPr="00000000" w:rsidR="00000000" w:rsidDel="00000000">
        <w:rPr>
          <w:sz w:val="28"/>
          <w:rtl w:val="0"/>
        </w:rPr>
        <w:t xml:space="preserve">SCHOOL PROJECTS:</w:t>
      </w:r>
    </w:p>
    <w:p w:rsidP="00000000" w:rsidRPr="00000000" w:rsidR="00000000" w:rsidDel="00000000" w:rsidRDefault="00000000">
      <w:pPr>
        <w:pStyle w:val="Heading2"/>
        <w:keepNext w:val="0"/>
        <w:keepLines w:val="0"/>
        <w:widowControl w:val="0"/>
        <w:spacing w:lineRule="auto" w:after="80" w:before="360"/>
        <w:contextualSpacing w:val="0"/>
      </w:pPr>
      <w:r w:rsidRPr="00000000" w:rsidR="00000000" w:rsidDel="00000000">
        <w:rPr>
          <w:sz w:val="22"/>
          <w:rtl w:val="0"/>
        </w:rPr>
        <w:t xml:space="preserve">Ideas for high school experiments:</w:t>
      </w:r>
    </w:p>
    <w:p w:rsidP="00000000" w:rsidRPr="00000000" w:rsidR="00000000" w:rsidDel="00000000" w:rsidRDefault="00000000">
      <w:pPr>
        <w:keepNext w:val="0"/>
        <w:keepLines w:val="0"/>
        <w:widowControl w:val="0"/>
        <w:numPr>
          <w:ilvl w:val="0"/>
          <w:numId w:val="8"/>
        </w:numPr>
        <w:ind w:left="720" w:hanging="359"/>
        <w:contextualSpacing w:val="1"/>
      </w:pPr>
      <w:r w:rsidRPr="00000000" w:rsidR="00000000" w:rsidDel="00000000">
        <w:rPr>
          <w:rtl w:val="0"/>
        </w:rPr>
        <w:t xml:space="preserve">Using the spectrometer, make a spectrograph of the sun and see if you can recognize the different chemical lines in there (e.g. H2 etc.).Repeat over time towards solar maximum and evaluate if results vary accordingly.</w:t>
      </w:r>
    </w:p>
    <w:p w:rsidP="00000000" w:rsidRPr="00000000" w:rsidR="00000000" w:rsidDel="00000000" w:rsidRDefault="00000000">
      <w:pPr>
        <w:keepNext w:val="0"/>
        <w:keepLines w:val="0"/>
        <w:widowControl w:val="0"/>
        <w:numPr>
          <w:ilvl w:val="0"/>
          <w:numId w:val="8"/>
        </w:numPr>
        <w:ind w:left="720" w:hanging="359"/>
        <w:contextualSpacing w:val="1"/>
      </w:pPr>
      <w:r w:rsidRPr="00000000" w:rsidR="00000000" w:rsidDel="00000000">
        <w:rPr>
          <w:rtl w:val="0"/>
        </w:rPr>
        <w:t xml:space="preserve">Take pictures from space, and compare them to how an atlas looks in real life</w:t>
      </w:r>
    </w:p>
    <w:p w:rsidP="00000000" w:rsidRPr="00000000" w:rsidR="00000000" w:rsidDel="00000000" w:rsidRDefault="00000000">
      <w:pPr>
        <w:keepNext w:val="0"/>
        <w:keepLines w:val="0"/>
        <w:widowControl w:val="0"/>
        <w:numPr>
          <w:ilvl w:val="0"/>
          <w:numId w:val="8"/>
        </w:numPr>
        <w:ind w:left="720" w:hanging="359"/>
        <w:contextualSpacing w:val="1"/>
        <w:rPr>
          <w:ins w:id="16" w:date="2014-09-24T17:44:48Z" w:author="bertus wisman"/>
        </w:rPr>
      </w:pPr>
      <w:r w:rsidRPr="00000000" w:rsidR="00000000" w:rsidDel="00000000">
        <w:rPr>
          <w:rtl w:val="0"/>
        </w:rPr>
        <w:t xml:space="preserve">Detect high energy radiation and expl</w:t>
      </w:r>
      <w:ins w:id="16" w:date="2014-09-24T17:44:48Z" w:author="bertus wisman">
        <w:r w:rsidRPr="00000000" w:rsidR="00000000" w:rsidDel="00000000">
          <w:rPr>
            <w:rtl w:val="0"/>
          </w:rPr>
        </w:r>
      </w:ins>
    </w:p>
    <w:p w:rsidP="00000000" w:rsidRPr="00000000" w:rsidR="00000000" w:rsidDel="00000000" w:rsidRDefault="00000000">
      <w:pPr>
        <w:keepNext w:val="0"/>
        <w:keepLines w:val="0"/>
        <w:widowControl w:val="0"/>
        <w:numPr>
          <w:ilvl w:val="0"/>
          <w:numId w:val="8"/>
        </w:numPr>
        <w:ind w:left="720" w:hanging="359"/>
        <w:contextualSpacing w:val="1"/>
      </w:pPr>
      <w:r w:rsidRPr="00000000" w:rsidR="00000000" w:rsidDel="00000000">
        <w:rPr>
          <w:rtl w:val="0"/>
        </w:rPr>
        <w:t xml:space="preserve">ain where it comes from (EMI and Geiger)</w:t>
      </w:r>
    </w:p>
    <w:p w:rsidP="00000000" w:rsidRPr="00000000" w:rsidR="00000000" w:rsidDel="00000000" w:rsidRDefault="00000000">
      <w:pPr>
        <w:keepNext w:val="0"/>
        <w:keepLines w:val="0"/>
        <w:widowControl w:val="0"/>
        <w:numPr>
          <w:ilvl w:val="0"/>
          <w:numId w:val="8"/>
        </w:numPr>
        <w:ind w:left="720" w:hanging="359"/>
        <w:contextualSpacing w:val="1"/>
      </w:pPr>
      <w:r w:rsidRPr="00000000" w:rsidR="00000000" w:rsidDel="00000000">
        <w:rPr>
          <w:rtl w:val="0"/>
        </w:rPr>
        <w:t xml:space="preserve">Map the Earth’s magnetic field, and make a 3D picture of it to compare to the one in the textbook.</w:t>
      </w:r>
    </w:p>
    <w:p w:rsidP="00000000" w:rsidRPr="00000000" w:rsidR="00000000" w:rsidDel="00000000" w:rsidRDefault="00000000">
      <w:pPr>
        <w:keepNext w:val="0"/>
        <w:keepLines w:val="0"/>
        <w:widowControl w:val="0"/>
        <w:contextualSpacing w:val="0"/>
      </w:pPr>
      <w:r w:rsidRPr="00000000" w:rsidR="00000000" w:rsidDel="00000000">
        <w:rPr>
          <w:b w:val="1"/>
          <w:rtl w:val="0"/>
        </w:rPr>
        <w:t xml:space="preserve">Ideas for university experiments</w:t>
      </w:r>
      <w:r w:rsidRPr="00000000" w:rsidR="00000000" w:rsidDel="00000000">
        <w:rPr>
          <w:rtl w:val="0"/>
        </w:rPr>
        <w:t xml:space="preserve">:</w:t>
      </w:r>
    </w:p>
    <w:p w:rsidP="00000000" w:rsidRPr="00000000" w:rsidR="00000000" w:rsidDel="00000000" w:rsidRDefault="00000000">
      <w:pPr>
        <w:keepNext w:val="0"/>
        <w:keepLines w:val="0"/>
        <w:widowControl w:val="0"/>
        <w:numPr>
          <w:ilvl w:val="0"/>
          <w:numId w:val="6"/>
        </w:numPr>
        <w:ind w:left="720" w:hanging="359"/>
        <w:contextualSpacing w:val="1"/>
      </w:pPr>
      <w:r w:rsidRPr="00000000" w:rsidR="00000000" w:rsidDel="00000000">
        <w:rPr>
          <w:rtl w:val="0"/>
        </w:rPr>
        <w:t xml:space="preserve">Compile data from all the temperature sensors on the satellite, and tag each set of data points against the orbital position. Then compare with the theoretical model of sun (about 1400W/m2) and of deep space (almost absolute zero) and validate a theoretical model of the system’s behavior.</w:t>
      </w:r>
    </w:p>
    <w:p w:rsidP="00000000" w:rsidRPr="00000000" w:rsidR="00000000" w:rsidDel="00000000" w:rsidRDefault="00000000">
      <w:pPr>
        <w:keepNext w:val="0"/>
        <w:keepLines w:val="0"/>
        <w:widowControl w:val="0"/>
        <w:numPr>
          <w:ilvl w:val="0"/>
          <w:numId w:val="4"/>
        </w:numPr>
        <w:ind w:left="720" w:hanging="359"/>
        <w:contextualSpacing w:val="1"/>
      </w:pPr>
      <w:r w:rsidRPr="00000000" w:rsidR="00000000" w:rsidDel="00000000">
        <w:rPr>
          <w:rtl w:val="0"/>
        </w:rPr>
        <w:t xml:space="preserve">Study the way extreme temperatures warp and twist the structure, by plugging in the values from strain gauges all over the frame into a model of the satellite - even watch it warp in real-time when in range of a ground station (and watch the thermal snap when it goes from the sun into eclipse). </w:t>
      </w:r>
    </w:p>
    <w:p w:rsidP="00000000" w:rsidRPr="00000000" w:rsidR="00000000" w:rsidDel="00000000" w:rsidRDefault="00000000">
      <w:pPr>
        <w:keepNext w:val="0"/>
        <w:keepLines w:val="0"/>
        <w:widowControl w:val="0"/>
        <w:numPr>
          <w:ilvl w:val="0"/>
          <w:numId w:val="4"/>
        </w:numPr>
        <w:ind w:left="720" w:hanging="359"/>
        <w:contextualSpacing w:val="1"/>
      </w:pPr>
      <w:r w:rsidRPr="00000000" w:rsidR="00000000" w:rsidDel="00000000">
        <w:rPr>
          <w:rtl w:val="0"/>
        </w:rPr>
        <w:t xml:space="preserve">Compare the structural/thermal response to a finite  element model (based on the open source CAD files we provide)</w:t>
      </w:r>
    </w:p>
    <w:p w:rsidP="00000000" w:rsidRPr="00000000" w:rsidR="00000000" w:rsidDel="00000000" w:rsidRDefault="00000000">
      <w:pPr>
        <w:keepNext w:val="0"/>
        <w:keepLines w:val="0"/>
        <w:widowControl w:val="0"/>
        <w:numPr>
          <w:ilvl w:val="0"/>
          <w:numId w:val="4"/>
        </w:numPr>
        <w:ind w:left="720" w:hanging="359"/>
        <w:contextualSpacing w:val="1"/>
      </w:pPr>
      <w:r w:rsidRPr="00000000" w:rsidR="00000000" w:rsidDel="00000000">
        <w:rPr>
          <w:rtl w:val="0"/>
        </w:rPr>
        <w:t xml:space="preserve">Write simple PID controllers to test the controls response of the system as you alter the controller gains in real time. See if you can tune the gains to make the satellite respond quickly without oscillating. Or if you’re feeling really ambitious, go for non-linear control!</w:t>
      </w:r>
    </w:p>
    <w:p w:rsidP="00000000" w:rsidRPr="00000000" w:rsidR="00000000" w:rsidDel="00000000" w:rsidRDefault="00000000">
      <w:pPr>
        <w:keepNext w:val="0"/>
        <w:keepLines w:val="0"/>
        <w:widowControl w:val="0"/>
        <w:contextualSpacing w:val="0"/>
        <w:rPr>
          <w:ins w:id="17" w:date="2014-09-24T17:44:50Z" w:author="bertus wisman"/>
        </w:rPr>
      </w:pPr>
      <w:ins w:id="17" w:date="2014-09-24T17:44:50Z" w:author="bertus wisman">
        <w:r w:rsidRPr="00000000" w:rsidR="00000000" w:rsidDel="00000000">
          <w:rPr>
            <w:rtl w:val="0"/>
          </w:rPr>
        </w:r>
      </w:ins>
    </w:p>
    <w:p w:rsidP="00000000" w:rsidRPr="00000000" w:rsidR="00000000" w:rsidDel="00000000" w:rsidRDefault="00000000">
      <w:pPr>
        <w:keepNext w:val="0"/>
        <w:keepLines w:val="0"/>
        <w:widowControl w:val="0"/>
        <w:contextualSpacing w:val="0"/>
      </w:pPr>
      <w:r w:rsidRPr="00000000" w:rsidR="00000000" w:rsidDel="00000000">
        <w:rPr>
          <w:rtl w:val="0"/>
        </w:rPr>
      </w:r>
    </w:p>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tl w:val="0"/>
        </w:rPr>
      </w:r>
    </w:p>
    <w:p w:rsidP="00000000" w:rsidRPr="00000000" w:rsidR="00000000" w:rsidDel="00000000" w:rsidRDefault="00000000"/>
    <w:sectPr>
      <w:pgSz w:w="12240" w:h="15840"/>
      <w:pgMar w:left="1080" w:right="1080" w:top="1080" w:bottom="1080"/>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id="1" w:date="2012-07-02T06:42:31Z" w:author="Avi Silterra"/>
  <w:comment w:id="2" w:date="2012-08-09T17:37:49Z" w:author="Ales Nohel">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 will try to connect the Slovak Space community (we will be sending ours up with 50 other cubes in 2014)</w:t>
      </w:r>
    </w:p>
  </w:comment>
  <w:comment w:id="0" w:date="2014-12-05T03:59:11Z" w:author="Jarrod Pan">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_Sugerencia rechazada_</w:t>
      </w:r>
    </w:p>
  </w:comment>
  <w:comment w:id="3" w:date="2012-08-09T17:31:05Z" w:author="Ales Nohel">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for the meteor hunter, think we could analyse their spectrum to see what they are (were) made of ? Will ask Dr. M if that would be codable</w:t>
      </w:r>
    </w:p>
  </w:comment>
  <w:comment w:id="4" w:date="2012-08-09T17:35:11Z" w:author="Ales Nohel">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I like the eye in the sky, if you do eye-tracking using 'predator' type algorithm and Light Blue Optics projector (turned towards 180 visor in front of your head (to get easy and best 3d world overlay) or just partner with the http://oculusvr.com/</w:t>
      </w:r>
    </w:p>
  </w:comment>
  <w:comment w:id="5" w:date="2012-10-22T17:59:02Z" w:author="Divam Gupta">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What are the cheapest ways to launch the satelite via baloon from home. I am planning to develop open source mini size arduino sitalite under 200USD</w:t>
      </w:r>
    </w:p>
  </w:comment>
  <w:comment w:id="6" w:date="2012-07-02T22:02:31Z" w:author="Chester Gillon">
    <w:p w:rsidP="00000000" w:rsidRPr="00000000" w:rsidR="00000000" w:rsidDel="00000000" w:rsidRDefault="00000000">
      <w:pPr>
        <w:keepNext w:val="0"/>
        <w:keepLines w:val="0"/>
        <w:widowControl w:val="0"/>
        <w:spacing w:lineRule="auto" w:after="0" w:line="240" w:before="0"/>
        <w:ind w:left="0" w:firstLine="0" w:right="0"/>
        <w:contextualSpacing w:val="0"/>
        <w:jc w:val="left"/>
      </w:pPr>
      <w:r w:rsidRPr="00000000" w:rsidR="00000000" w:rsidDel="00000000">
        <w:rPr>
          <w:rFonts w:cs="Arial" w:hAnsi="Arial" w:eastAsia="Arial" w:ascii="Arial"/>
          <w:b w:val="0"/>
          <w:i w:val="0"/>
          <w:smallCaps w:val="0"/>
          <w:strike w:val="0"/>
          <w:color w:val="000000"/>
          <w:sz w:val="22"/>
          <w:u w:val="none"/>
          <w:vertAlign w:val="baseline"/>
          <w:rtl w:val="0"/>
        </w:rPr>
        <w:t xml:space="preserve">For the Science "Van Allen" experiment also record and plot the latitude / longitude at which Single Event Upsets are detected, to see how that compares with the plot in http://ntrs.nasa.gov/archive/nasa/casi.ntrs.nasa.gov/20110015720_2011016669.pdf. i.e. to see if most upsets occur in the South Atlantic anomaly.</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lvlJc w:val="left"/>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lvlJc w:val="left"/>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lvlJc w:val="left"/>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lvlJc w:val="left"/>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lvlJc w:val="left"/>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lvlJc w:val="left"/>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lvlJc w:val="left"/>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lvlJc w:val="left"/>
      <w:pPr>
        <w:ind w:left="6480" w:firstLine="6120"/>
      </w:pPr>
      <w:rPr>
        <w:rFonts w:cs="Arial" w:hAnsi="Arial" w:eastAsia="Arial" w:ascii="Arial"/>
        <w:b w:val="0"/>
        <w:i w:val="0"/>
        <w:smallCaps w:val="0"/>
        <w:strike w:val="0"/>
        <w:color w:val="000000"/>
        <w:sz w:val="22"/>
        <w:u w:val="none"/>
        <w:vertAlign w:val="baseline"/>
      </w:rPr>
    </w:lvl>
  </w:abstractNum>
  <w:abstractNum w:abstractNumId="2">
    <w:lvl w:ilvl="0">
      <w:start w:val="3"/>
      <w:numFmt w:val="decimal"/>
      <w:lvlText w:val="%1."/>
      <w:lvlJc w:val="left"/>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lvlJc w:val="left"/>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lvlJc w:val="left"/>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lvlJc w:val="left"/>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lvlJc w:val="left"/>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lvlJc w:val="left"/>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lvlJc w:val="left"/>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lvlJc w:val="left"/>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lvlJc w:val="left"/>
      <w:pPr>
        <w:ind w:left="6480" w:firstLine="6120"/>
      </w:pPr>
      <w:rPr>
        <w:rFonts w:cs="Arial" w:hAnsi="Arial" w:eastAsia="Arial" w:ascii="Arial"/>
        <w:b w:val="0"/>
        <w:i w:val="0"/>
        <w:smallCaps w:val="0"/>
        <w:strike w:val="0"/>
        <w:color w:val="000000"/>
        <w:sz w:val="22"/>
        <w:u w:val="none"/>
        <w:vertAlign w:val="baseline"/>
      </w:rPr>
    </w:lvl>
  </w:abstractNum>
  <w:abstractNum w:abstractNumId="3">
    <w:lvl w:ilvl="0">
      <w:start w:val="1"/>
      <w:numFmt w:val="decimal"/>
      <w:lvlText w:val="%1."/>
      <w:lvlJc w:val="left"/>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lvlJc w:val="left"/>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lvlJc w:val="left"/>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lvlJc w:val="left"/>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lvlJc w:val="left"/>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lvlJc w:val="left"/>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lvlJc w:val="left"/>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lvlJc w:val="left"/>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lvlJc w:val="left"/>
      <w:pPr>
        <w:ind w:left="6480" w:firstLine="6120"/>
      </w:pPr>
      <w:rPr>
        <w:rFonts w:cs="Arial" w:hAnsi="Arial" w:eastAsia="Arial" w:ascii="Arial"/>
        <w:b w:val="0"/>
        <w:i w:val="0"/>
        <w:smallCaps w:val="0"/>
        <w:strike w:val="0"/>
        <w:color w:val="000000"/>
        <w:sz w:val="22"/>
        <w:u w:val="none"/>
        <w:vertAlign w:val="baseline"/>
      </w:rPr>
    </w:lvl>
  </w:abstractNum>
  <w:abstractNum w:abstractNumId="4">
    <w:lvl w:ilvl="0">
      <w:start w:val="1"/>
      <w:numFmt w:val="bullet"/>
      <w:lvlText w:val="●"/>
      <w:lvlJc w:val="left"/>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000000"/>
        <w:sz w:val="22"/>
        <w:u w:val="none"/>
        <w:vertAlign w:val="baseline"/>
      </w:rPr>
    </w:lvl>
  </w:abstractNum>
  <w:abstractNum w:abstractNumId="5">
    <w:lvl w:ilvl="0">
      <w:start w:val="1"/>
      <w:numFmt w:val="decimal"/>
      <w:lvlText w:val="%1."/>
      <w:lvlJc w:val="left"/>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lvlJc w:val="left"/>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lvlJc w:val="left"/>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lvlJc w:val="left"/>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lvlJc w:val="left"/>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lvlJc w:val="left"/>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lvlJc w:val="left"/>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lvlJc w:val="left"/>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lvlJc w:val="left"/>
      <w:pPr>
        <w:ind w:left="6480" w:firstLine="6120"/>
      </w:pPr>
      <w:rPr>
        <w:rFonts w:cs="Arial" w:hAnsi="Arial" w:eastAsia="Arial" w:ascii="Arial"/>
        <w:b w:val="0"/>
        <w:i w:val="0"/>
        <w:smallCaps w:val="0"/>
        <w:strike w:val="0"/>
        <w:color w:val="000000"/>
        <w:sz w:val="22"/>
        <w:u w:val="none"/>
        <w:vertAlign w:val="baseline"/>
      </w:rPr>
    </w:lvl>
  </w:abstractNum>
  <w:abstractNum w:abstractNumId="6">
    <w:lvl w:ilvl="0">
      <w:start w:val="1"/>
      <w:numFmt w:val="bullet"/>
      <w:lvlText w:val="●"/>
      <w:lvlJc w:val="left"/>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000000"/>
        <w:sz w:val="22"/>
        <w:u w:val="none"/>
        <w:vertAlign w:val="baseline"/>
      </w:rPr>
    </w:lvl>
  </w:abstractNum>
  <w:abstractNum w:abstractNumId="7">
    <w:lvl w:ilvl="0">
      <w:start w:val="1"/>
      <w:numFmt w:val="decimal"/>
      <w:lvlText w:val="%1."/>
      <w:lvlJc w:val="left"/>
      <w:pPr>
        <w:ind w:left="720" w:firstLine="360"/>
      </w:pPr>
      <w:rPr>
        <w:rFonts w:cs="Arial" w:hAnsi="Arial" w:eastAsia="Arial" w:ascii="Arial"/>
        <w:b w:val="0"/>
        <w:i w:val="0"/>
        <w:smallCaps w:val="0"/>
        <w:strike w:val="0"/>
        <w:color w:val="000000"/>
        <w:sz w:val="22"/>
        <w:u w:val="none"/>
        <w:vertAlign w:val="baseline"/>
      </w:rPr>
    </w:lvl>
    <w:lvl w:ilvl="1">
      <w:start w:val="1"/>
      <w:numFmt w:val="lowerLetter"/>
      <w:lvlText w:val="%2."/>
      <w:lvlJc w:val="left"/>
      <w:pPr>
        <w:ind w:left="1440" w:firstLine="1080"/>
      </w:pPr>
      <w:rPr>
        <w:rFonts w:cs="Arial" w:hAnsi="Arial" w:eastAsia="Arial" w:ascii="Arial"/>
        <w:b w:val="0"/>
        <w:i w:val="0"/>
        <w:smallCaps w:val="0"/>
        <w:strike w:val="0"/>
        <w:color w:val="000000"/>
        <w:sz w:val="22"/>
        <w:u w:val="none"/>
        <w:vertAlign w:val="baseline"/>
      </w:rPr>
    </w:lvl>
    <w:lvl w:ilvl="2">
      <w:start w:val="1"/>
      <w:numFmt w:val="lowerRoman"/>
      <w:lvlText w:val="%3."/>
      <w:lvlJc w:val="left"/>
      <w:pPr>
        <w:ind w:left="2160" w:firstLine="1800"/>
      </w:pPr>
      <w:rPr>
        <w:rFonts w:cs="Arial" w:hAnsi="Arial" w:eastAsia="Arial" w:ascii="Arial"/>
        <w:b w:val="0"/>
        <w:i w:val="0"/>
        <w:smallCaps w:val="0"/>
        <w:strike w:val="0"/>
        <w:color w:val="000000"/>
        <w:sz w:val="22"/>
        <w:u w:val="none"/>
        <w:vertAlign w:val="baseline"/>
      </w:rPr>
    </w:lvl>
    <w:lvl w:ilvl="3">
      <w:start w:val="1"/>
      <w:numFmt w:val="decimal"/>
      <w:lvlText w:val="%4."/>
      <w:lvlJc w:val="left"/>
      <w:pPr>
        <w:ind w:left="2880" w:firstLine="2520"/>
      </w:pPr>
      <w:rPr>
        <w:rFonts w:cs="Arial" w:hAnsi="Arial" w:eastAsia="Arial" w:ascii="Arial"/>
        <w:b w:val="0"/>
        <w:i w:val="0"/>
        <w:smallCaps w:val="0"/>
        <w:strike w:val="0"/>
        <w:color w:val="000000"/>
        <w:sz w:val="22"/>
        <w:u w:val="none"/>
        <w:vertAlign w:val="baseline"/>
      </w:rPr>
    </w:lvl>
    <w:lvl w:ilvl="4">
      <w:start w:val="1"/>
      <w:numFmt w:val="lowerLetter"/>
      <w:lvlText w:val="%5."/>
      <w:lvlJc w:val="left"/>
      <w:pPr>
        <w:ind w:left="3600" w:firstLine="3240"/>
      </w:pPr>
      <w:rPr>
        <w:rFonts w:cs="Arial" w:hAnsi="Arial" w:eastAsia="Arial" w:ascii="Arial"/>
        <w:b w:val="0"/>
        <w:i w:val="0"/>
        <w:smallCaps w:val="0"/>
        <w:strike w:val="0"/>
        <w:color w:val="000000"/>
        <w:sz w:val="22"/>
        <w:u w:val="none"/>
        <w:vertAlign w:val="baseline"/>
      </w:rPr>
    </w:lvl>
    <w:lvl w:ilvl="5">
      <w:start w:val="1"/>
      <w:numFmt w:val="lowerRoman"/>
      <w:lvlText w:val="%6."/>
      <w:lvlJc w:val="left"/>
      <w:pPr>
        <w:ind w:left="4320" w:firstLine="3960"/>
      </w:pPr>
      <w:rPr>
        <w:rFonts w:cs="Arial" w:hAnsi="Arial" w:eastAsia="Arial" w:ascii="Arial"/>
        <w:b w:val="0"/>
        <w:i w:val="0"/>
        <w:smallCaps w:val="0"/>
        <w:strike w:val="0"/>
        <w:color w:val="000000"/>
        <w:sz w:val="22"/>
        <w:u w:val="none"/>
        <w:vertAlign w:val="baseline"/>
      </w:rPr>
    </w:lvl>
    <w:lvl w:ilvl="6">
      <w:start w:val="1"/>
      <w:numFmt w:val="decimal"/>
      <w:lvlText w:val="%7."/>
      <w:lvlJc w:val="left"/>
      <w:pPr>
        <w:ind w:left="5040" w:firstLine="4680"/>
      </w:pPr>
      <w:rPr>
        <w:rFonts w:cs="Arial" w:hAnsi="Arial" w:eastAsia="Arial" w:ascii="Arial"/>
        <w:b w:val="0"/>
        <w:i w:val="0"/>
        <w:smallCaps w:val="0"/>
        <w:strike w:val="0"/>
        <w:color w:val="000000"/>
        <w:sz w:val="22"/>
        <w:u w:val="none"/>
        <w:vertAlign w:val="baseline"/>
      </w:rPr>
    </w:lvl>
    <w:lvl w:ilvl="7">
      <w:start w:val="1"/>
      <w:numFmt w:val="lowerLetter"/>
      <w:lvlText w:val="%8."/>
      <w:lvlJc w:val="left"/>
      <w:pPr>
        <w:ind w:left="5760" w:firstLine="5400"/>
      </w:pPr>
      <w:rPr>
        <w:rFonts w:cs="Arial" w:hAnsi="Arial" w:eastAsia="Arial" w:ascii="Arial"/>
        <w:b w:val="0"/>
        <w:i w:val="0"/>
        <w:smallCaps w:val="0"/>
        <w:strike w:val="0"/>
        <w:color w:val="000000"/>
        <w:sz w:val="22"/>
        <w:u w:val="none"/>
        <w:vertAlign w:val="baseline"/>
      </w:rPr>
    </w:lvl>
    <w:lvl w:ilvl="8">
      <w:start w:val="1"/>
      <w:numFmt w:val="lowerRoman"/>
      <w:lvlText w:val="%9."/>
      <w:lvlJc w:val="left"/>
      <w:pPr>
        <w:ind w:left="6480" w:firstLine="6120"/>
      </w:pPr>
      <w:rPr>
        <w:rFonts w:cs="Arial" w:hAnsi="Arial" w:eastAsia="Arial" w:ascii="Arial"/>
        <w:b w:val="0"/>
        <w:i w:val="0"/>
        <w:smallCaps w:val="0"/>
        <w:strike w:val="0"/>
        <w:color w:val="000000"/>
        <w:sz w:val="22"/>
        <w:u w:val="none"/>
        <w:vertAlign w:val="baseline"/>
      </w:rPr>
    </w:lvl>
  </w:abstractNum>
  <w:abstractNum w:abstractNumId="8">
    <w:lvl w:ilvl="0">
      <w:start w:val="1"/>
      <w:numFmt w:val="bullet"/>
      <w:lvlText w:val="●"/>
      <w:lvlJc w:val="left"/>
      <w:pPr>
        <w:ind w:left="720" w:firstLine="360"/>
      </w:pPr>
      <w:rPr>
        <w:rFonts w:cs="Arial" w:hAnsi="Arial" w:eastAsia="Arial" w:ascii="Arial"/>
        <w:b w:val="0"/>
        <w:i w:val="0"/>
        <w:smallCaps w:val="0"/>
        <w:strike w:val="0"/>
        <w:color w:val="000000"/>
        <w:sz w:val="22"/>
        <w:u w:val="none"/>
        <w:vertAlign w:val="baseline"/>
      </w:rPr>
    </w:lvl>
    <w:lvl w:ilvl="1">
      <w:start w:val="1"/>
      <w:numFmt w:val="bullet"/>
      <w:lvlText w:val="○"/>
      <w:lvlJc w:val="left"/>
      <w:pPr>
        <w:ind w:left="1440" w:firstLine="1080"/>
      </w:pPr>
      <w:rPr>
        <w:rFonts w:cs="Arial" w:hAnsi="Arial" w:eastAsia="Arial" w:ascii="Arial"/>
        <w:b w:val="0"/>
        <w:i w:val="0"/>
        <w:smallCaps w:val="0"/>
        <w:strike w:val="0"/>
        <w:color w:val="000000"/>
        <w:sz w:val="22"/>
        <w:u w:val="none"/>
        <w:vertAlign w:val="baseline"/>
      </w:rPr>
    </w:lvl>
    <w:lvl w:ilvl="2">
      <w:start w:val="1"/>
      <w:numFmt w:val="bullet"/>
      <w:lvlText w:val="■"/>
      <w:lvlJc w:val="left"/>
      <w:pPr>
        <w:ind w:left="2160" w:firstLine="1800"/>
      </w:pPr>
      <w:rPr>
        <w:rFonts w:cs="Arial" w:hAnsi="Arial" w:eastAsia="Arial" w:ascii="Arial"/>
        <w:b w:val="0"/>
        <w:i w:val="0"/>
        <w:smallCaps w:val="0"/>
        <w:strike w:val="0"/>
        <w:color w:val="000000"/>
        <w:sz w:val="22"/>
        <w:u w:val="none"/>
        <w:vertAlign w:val="baseline"/>
      </w:rPr>
    </w:lvl>
    <w:lvl w:ilvl="3">
      <w:start w:val="1"/>
      <w:numFmt w:val="bullet"/>
      <w:lvlText w:val="●"/>
      <w:lvlJc w:val="left"/>
      <w:pPr>
        <w:ind w:left="2880" w:firstLine="2520"/>
      </w:pPr>
      <w:rPr>
        <w:rFonts w:cs="Arial" w:hAnsi="Arial" w:eastAsia="Arial" w:ascii="Arial"/>
        <w:b w:val="0"/>
        <w:i w:val="0"/>
        <w:smallCaps w:val="0"/>
        <w:strike w:val="0"/>
        <w:color w:val="000000"/>
        <w:sz w:val="22"/>
        <w:u w:val="none"/>
        <w:vertAlign w:val="baseline"/>
      </w:rPr>
    </w:lvl>
    <w:lvl w:ilvl="4">
      <w:start w:val="1"/>
      <w:numFmt w:val="bullet"/>
      <w:lvlText w:val="○"/>
      <w:lvlJc w:val="left"/>
      <w:pPr>
        <w:ind w:left="3600" w:firstLine="3240"/>
      </w:pPr>
      <w:rPr>
        <w:rFonts w:cs="Arial" w:hAnsi="Arial" w:eastAsia="Arial" w:ascii="Arial"/>
        <w:b w:val="0"/>
        <w:i w:val="0"/>
        <w:smallCaps w:val="0"/>
        <w:strike w:val="0"/>
        <w:color w:val="000000"/>
        <w:sz w:val="22"/>
        <w:u w:val="none"/>
        <w:vertAlign w:val="baseline"/>
      </w:rPr>
    </w:lvl>
    <w:lvl w:ilvl="5">
      <w:start w:val="1"/>
      <w:numFmt w:val="bullet"/>
      <w:lvlText w:val="■"/>
      <w:lvlJc w:val="left"/>
      <w:pPr>
        <w:ind w:left="4320" w:firstLine="3960"/>
      </w:pPr>
      <w:rPr>
        <w:rFonts w:cs="Arial" w:hAnsi="Arial" w:eastAsia="Arial" w:ascii="Arial"/>
        <w:b w:val="0"/>
        <w:i w:val="0"/>
        <w:smallCaps w:val="0"/>
        <w:strike w:val="0"/>
        <w:color w:val="000000"/>
        <w:sz w:val="22"/>
        <w:u w:val="none"/>
        <w:vertAlign w:val="baseline"/>
      </w:rPr>
    </w:lvl>
    <w:lvl w:ilvl="6">
      <w:start w:val="1"/>
      <w:numFmt w:val="bullet"/>
      <w:lvlText w:val="●"/>
      <w:lvlJc w:val="left"/>
      <w:pPr>
        <w:ind w:left="5040" w:firstLine="4680"/>
      </w:pPr>
      <w:rPr>
        <w:rFonts w:cs="Arial" w:hAnsi="Arial" w:eastAsia="Arial" w:ascii="Arial"/>
        <w:b w:val="0"/>
        <w:i w:val="0"/>
        <w:smallCaps w:val="0"/>
        <w:strike w:val="0"/>
        <w:color w:val="000000"/>
        <w:sz w:val="22"/>
        <w:u w:val="none"/>
        <w:vertAlign w:val="baseline"/>
      </w:rPr>
    </w:lvl>
    <w:lvl w:ilvl="7">
      <w:start w:val="1"/>
      <w:numFmt w:val="bullet"/>
      <w:lvlText w:val="○"/>
      <w:lvlJc w:val="left"/>
      <w:pPr>
        <w:ind w:left="5760" w:firstLine="5400"/>
      </w:pPr>
      <w:rPr>
        <w:rFonts w:cs="Arial" w:hAnsi="Arial" w:eastAsia="Arial" w:ascii="Arial"/>
        <w:b w:val="0"/>
        <w:i w:val="0"/>
        <w:smallCaps w:val="0"/>
        <w:strike w:val="0"/>
        <w:color w:val="000000"/>
        <w:sz w:val="22"/>
        <w:u w:val="none"/>
        <w:vertAlign w:val="baseline"/>
      </w:rPr>
    </w:lvl>
    <w:lvl w:ilvl="8">
      <w:start w:val="1"/>
      <w:numFmt w:val="bullet"/>
      <w:lvlText w:val="■"/>
      <w:lvlJc w:val="left"/>
      <w:pPr>
        <w:ind w:left="6480" w:firstLine="6120"/>
      </w:pPr>
      <w:rPr>
        <w:rFonts w:cs="Arial" w:hAnsi="Arial" w:eastAsia="Arial" w:ascii="Arial"/>
        <w:b w:val="0"/>
        <w:i w:val="0"/>
        <w:smallCaps w:val="0"/>
        <w:strike w:val="0"/>
        <w:color w:val="000000"/>
        <w:sz w:val="22"/>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0"/>
        <w:spacing w:lineRule="auto" w:after="0" w:line="276" w:before="0"/>
        <w:ind w:left="0" w:firstLine="0" w:right="0"/>
        <w:contextualSpacing w:val="1"/>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0"/>
      <w:keepLines w:val="0"/>
      <w:widowControl w:val="0"/>
      <w:spacing w:lineRule="auto" w:after="120" w:before="480"/>
      <w:contextualSpacing w:val="1"/>
    </w:pPr>
    <w:rPr>
      <w:b w:val="1"/>
      <w:sz w:val="36"/>
    </w:rPr>
  </w:style>
  <w:style w:styleId="Heading2" w:type="paragraph">
    <w:name w:val="heading 2"/>
    <w:basedOn w:val="Normal"/>
    <w:next w:val="Normal"/>
    <w:pPr>
      <w:keepNext w:val="0"/>
      <w:keepLines w:val="0"/>
      <w:widowControl w:val="0"/>
      <w:spacing w:lineRule="auto" w:after="80" w:before="360"/>
      <w:contextualSpacing w:val="1"/>
    </w:pPr>
    <w:rPr>
      <w:b w:val="1"/>
      <w:sz w:val="28"/>
    </w:rPr>
  </w:style>
  <w:style w:styleId="Heading3" w:type="paragraph">
    <w:name w:val="heading 3"/>
    <w:basedOn w:val="Normal"/>
    <w:next w:val="Normal"/>
    <w:pPr>
      <w:keepNext w:val="0"/>
      <w:keepLines w:val="0"/>
      <w:widowControl w:val="0"/>
      <w:spacing w:lineRule="auto" w:after="80" w:before="280"/>
      <w:contextualSpacing w:val="1"/>
    </w:pPr>
    <w:rPr>
      <w:b w:val="1"/>
      <w:color w:val="666666"/>
      <w:sz w:val="24"/>
    </w:rPr>
  </w:style>
  <w:style w:styleId="Heading4" w:type="paragraph">
    <w:name w:val="heading 4"/>
    <w:basedOn w:val="Normal"/>
    <w:next w:val="Normal"/>
    <w:pPr>
      <w:keepNext w:val="0"/>
      <w:keepLines w:val="0"/>
      <w:widowControl w:val="0"/>
      <w:spacing w:lineRule="auto" w:after="40" w:before="240"/>
      <w:contextualSpacing w:val="1"/>
    </w:pPr>
    <w:rPr>
      <w:i w:val="1"/>
      <w:color w:val="666666"/>
      <w:sz w:val="22"/>
    </w:rPr>
  </w:style>
  <w:style w:styleId="Heading5" w:type="paragraph">
    <w:name w:val="heading 5"/>
    <w:basedOn w:val="Normal"/>
    <w:next w:val="Normal"/>
    <w:pPr>
      <w:keepNext w:val="0"/>
      <w:keepLines w:val="0"/>
      <w:widowControl w:val="0"/>
      <w:spacing w:lineRule="auto" w:after="40" w:before="220"/>
      <w:contextualSpacing w:val="1"/>
    </w:pPr>
    <w:rPr>
      <w:b w:val="1"/>
      <w:color w:val="666666"/>
      <w:sz w:val="20"/>
    </w:rPr>
  </w:style>
  <w:style w:styleId="Heading6" w:type="paragraph">
    <w:name w:val="heading 6"/>
    <w:basedOn w:val="Normal"/>
    <w:next w:val="Normal"/>
    <w:pPr>
      <w:keepNext w:val="0"/>
      <w:keepLines w:val="0"/>
      <w:widowControl w:val="0"/>
      <w:spacing w:lineRule="auto" w:after="40" w:before="200"/>
      <w:contextualSpacing w:val="1"/>
    </w:pPr>
    <w:rPr>
      <w:i w:val="1"/>
      <w:color w:val="666666"/>
      <w:sz w:val="20"/>
    </w:rPr>
  </w:style>
  <w:style w:styleId="Title" w:type="paragraph">
    <w:name w:val="Title"/>
    <w:basedOn w:val="Normal"/>
    <w:next w:val="Normal"/>
    <w:pPr>
      <w:keepNext w:val="0"/>
      <w:keepLines w:val="0"/>
      <w:widowControl w:val="0"/>
      <w:spacing w:lineRule="auto" w:after="120" w:before="480"/>
      <w:contextualSpacing w:val="1"/>
    </w:pPr>
    <w:rPr>
      <w:b w:val="1"/>
      <w:sz w:val="72"/>
    </w:rPr>
  </w:style>
  <w:style w:styleId="Subtitle" w:type="paragraph">
    <w:name w:val="Subtitle"/>
    <w:basedOn w:val="Normal"/>
    <w:next w:val="Normal"/>
    <w:pPr>
      <w:keepNext w:val="0"/>
      <w:keepLines w:val="0"/>
      <w:widowControl w:val="0"/>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settings.xml" Type="http://schemas.openxmlformats.org/officeDocument/2006/relationships/settings" Id="rId2"/><Relationship Target="comments.xml" Type="http://schemas.openxmlformats.org/officeDocument/2006/relationships/comments" Id="rId1"/><Relationship Target="numbering.xml" Type="http://schemas.openxmlformats.org/officeDocument/2006/relationships/numbering" Id="rId4"/><Relationship Target="fontTable.xml" Type="http://schemas.openxmlformats.org/officeDocument/2006/relationships/fontTable" Id="rId3"/><Relationship Target="http://www.tinyurl.com/DSCRulesv2" Type="http://schemas.openxmlformats.org/officeDocument/2006/relationships/hyperlink" TargetMode="External" Id="rId6"/><Relationship Target="styles.xml" Type="http://schemas.openxmlformats.org/officeDocument/2006/relationships/styles" Id="rId5"/><Relationship Target="http://www.geocaching.com/" Type="http://schemas.openxmlformats.org/officeDocument/2006/relationships/hyperlink" TargetMode="External" Id="rId8"/><Relationship Target="http://www.tinyurl.com/DSCRulesv2" Type="http://schemas.openxmlformats.org/officeDocument/2006/relationships/hyperlink" TargetMode="External" Id="rId7"/></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ArduSat Ideas.docx</dc:title>
</cp:coreProperties>
</file>